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65E" w:rsidRDefault="00053E48" w:rsidP="00053E48">
      <w:pPr>
        <w:pStyle w:val="1"/>
        <w:rPr>
          <w:lang w:val="en-US"/>
        </w:rPr>
      </w:pPr>
      <w:r>
        <w:rPr>
          <w:lang w:val="en-US"/>
        </w:rPr>
        <w:t>This is Heading 1</w:t>
      </w:r>
    </w:p>
    <w:p w:rsidR="00053E48" w:rsidRDefault="00053E48" w:rsidP="00053E48">
      <w:pPr>
        <w:pStyle w:val="2"/>
        <w:rPr>
          <w:lang w:val="en-US"/>
        </w:rPr>
      </w:pPr>
      <w:r>
        <w:rPr>
          <w:lang w:val="en-US"/>
        </w:rPr>
        <w:t>This is Heading 2</w:t>
      </w:r>
    </w:p>
    <w:p w:rsidR="00053E48" w:rsidRDefault="00053E48" w:rsidP="00053E48">
      <w:pPr>
        <w:pStyle w:val="21"/>
        <w:rPr>
          <w:lang w:val="en-US"/>
        </w:rPr>
      </w:pPr>
      <w:r>
        <w:rPr>
          <w:lang w:val="en-US"/>
        </w:rPr>
        <w:t>This is Quote</w:t>
      </w:r>
    </w:p>
    <w:p w:rsidR="00053E48" w:rsidRDefault="00053E48" w:rsidP="00053E48">
      <w:pPr>
        <w:pStyle w:val="a4"/>
        <w:rPr>
          <w:lang w:val="en-US"/>
        </w:rPr>
      </w:pPr>
      <w:r>
        <w:rPr>
          <w:lang w:val="en-US"/>
        </w:rPr>
        <w:t>This is Block Text</w:t>
      </w:r>
    </w:p>
    <w:p w:rsidR="00053E48" w:rsidRDefault="00053E48" w:rsidP="00053E48">
      <w:pPr>
        <w:pStyle w:val="a6"/>
        <w:numPr>
          <w:ilvl w:val="0"/>
          <w:numId w:val="11"/>
        </w:numPr>
        <w:rPr>
          <w:lang w:val="en-US"/>
        </w:rPr>
      </w:pPr>
      <w:r>
        <w:rPr>
          <w:lang w:val="en-US"/>
        </w:rPr>
        <w:t>This is list item 1</w:t>
      </w:r>
    </w:p>
    <w:p w:rsidR="00053E48" w:rsidRPr="00053E48" w:rsidRDefault="00053E48" w:rsidP="00053E48">
      <w:pPr>
        <w:pStyle w:val="a6"/>
        <w:numPr>
          <w:ilvl w:val="0"/>
          <w:numId w:val="11"/>
        </w:numPr>
        <w:rPr>
          <w:lang w:val="en-US"/>
        </w:rPr>
      </w:pPr>
      <w:r>
        <w:rPr>
          <w:lang w:val="en-US"/>
        </w:rPr>
        <w:t>This is list item 2</w:t>
      </w:r>
      <w:bookmarkStart w:id="0" w:name="_GoBack"/>
      <w:bookmarkEnd w:id="0"/>
    </w:p>
    <w:sectPr w:rsidR="00053E48" w:rsidRPr="00053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ABAB2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0BEAD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3D69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4621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CC27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5F42E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C0E2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1A76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6F64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18A46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DB7F3E"/>
    <w:multiLevelType w:val="hybridMultilevel"/>
    <w:tmpl w:val="701EB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48"/>
    <w:rsid w:val="00053E48"/>
    <w:rsid w:val="00955371"/>
    <w:rsid w:val="00C8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48660-FA5D-473E-A0FF-893CC16DC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E48"/>
  </w:style>
  <w:style w:type="paragraph" w:styleId="1">
    <w:name w:val="heading 1"/>
    <w:basedOn w:val="a"/>
    <w:next w:val="a"/>
    <w:link w:val="10"/>
    <w:uiPriority w:val="9"/>
    <w:qFormat/>
    <w:rsid w:val="00053E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3E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3E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53E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Subtle Reference"/>
    <w:basedOn w:val="a0"/>
    <w:uiPriority w:val="31"/>
    <w:qFormat/>
    <w:rsid w:val="00053E48"/>
    <w:rPr>
      <w:smallCaps/>
      <w:color w:val="5A5A5A" w:themeColor="text1" w:themeTint="A5"/>
    </w:rPr>
  </w:style>
  <w:style w:type="paragraph" w:styleId="21">
    <w:name w:val="Quote"/>
    <w:basedOn w:val="a"/>
    <w:next w:val="a"/>
    <w:link w:val="22"/>
    <w:uiPriority w:val="29"/>
    <w:qFormat/>
    <w:rsid w:val="00053E4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3E48"/>
    <w:rPr>
      <w:i/>
      <w:iCs/>
      <w:color w:val="404040" w:themeColor="text1" w:themeTint="BF"/>
    </w:rPr>
  </w:style>
  <w:style w:type="paragraph" w:styleId="a4">
    <w:name w:val="Block Text"/>
    <w:basedOn w:val="a"/>
    <w:uiPriority w:val="99"/>
    <w:unhideWhenUsed/>
    <w:rsid w:val="00053E48"/>
    <w:pPr>
      <w:pBdr>
        <w:top w:val="single" w:sz="2" w:space="10" w:color="5B9BD5" w:themeColor="accent1" w:frame="1"/>
        <w:left w:val="single" w:sz="2" w:space="10" w:color="5B9BD5" w:themeColor="accent1" w:frame="1"/>
        <w:bottom w:val="single" w:sz="2" w:space="10" w:color="5B9BD5" w:themeColor="accent1" w:frame="1"/>
        <w:right w:val="single" w:sz="2" w:space="10" w:color="5B9BD5" w:themeColor="accent1" w:frame="1"/>
      </w:pBdr>
      <w:ind w:left="1152" w:right="1152"/>
    </w:pPr>
    <w:rPr>
      <w:rFonts w:eastAsiaTheme="minorEastAsia"/>
      <w:i/>
      <w:iCs/>
      <w:color w:val="5B9BD5" w:themeColor="accent1"/>
    </w:rPr>
  </w:style>
  <w:style w:type="character" w:styleId="HTML">
    <w:name w:val="HTML Cite"/>
    <w:basedOn w:val="a0"/>
    <w:uiPriority w:val="99"/>
    <w:unhideWhenUsed/>
    <w:rsid w:val="00053E48"/>
    <w:rPr>
      <w:i/>
      <w:iCs/>
    </w:rPr>
  </w:style>
  <w:style w:type="paragraph" w:styleId="a5">
    <w:name w:val="List"/>
    <w:basedOn w:val="a"/>
    <w:uiPriority w:val="99"/>
    <w:unhideWhenUsed/>
    <w:rsid w:val="00053E48"/>
    <w:pPr>
      <w:ind w:left="283" w:hanging="283"/>
      <w:contextualSpacing/>
    </w:pPr>
  </w:style>
  <w:style w:type="paragraph" w:styleId="a6">
    <w:name w:val="List Paragraph"/>
    <w:basedOn w:val="a"/>
    <w:uiPriority w:val="34"/>
    <w:qFormat/>
    <w:rsid w:val="00053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2014-10-14T21:55:00Z</dcterms:created>
  <dcterms:modified xsi:type="dcterms:W3CDTF">2014-10-14T22:01:00Z</dcterms:modified>
</cp:coreProperties>
</file>